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9887B" w14:textId="77777777" w:rsidR="00B92124" w:rsidRPr="00663CCF" w:rsidRDefault="00B92124">
      <w:pPr>
        <w:pStyle w:val="Corpsdetexte"/>
        <w:rPr>
          <w:rFonts w:asciiTheme="minorHAnsi" w:hAnsiTheme="minorHAnsi" w:cstheme="minorHAnsi"/>
        </w:rPr>
      </w:pPr>
    </w:p>
    <w:p w14:paraId="41E5C68D" w14:textId="77777777" w:rsidR="00B92124" w:rsidRPr="00663CCF" w:rsidRDefault="00B92124">
      <w:pPr>
        <w:pStyle w:val="Corpsdetexte"/>
        <w:spacing w:before="2"/>
        <w:rPr>
          <w:rFonts w:asciiTheme="minorHAnsi" w:hAnsiTheme="minorHAnsi" w:cstheme="minorHAnsi"/>
          <w:sz w:val="24"/>
        </w:rPr>
      </w:pPr>
    </w:p>
    <w:p w14:paraId="26FEF055" w14:textId="06C7A910" w:rsidR="00B92124" w:rsidRPr="00663CCF" w:rsidRDefault="00307F6A">
      <w:pPr>
        <w:pStyle w:val="Corpsdetexte"/>
        <w:rPr>
          <w:rFonts w:asciiTheme="minorHAnsi" w:hAnsiTheme="minorHAnsi" w:cstheme="minorHAnsi"/>
        </w:rPr>
      </w:pPr>
      <w:ins w:id="0" w:author="NONY, Christine" w:date="2026-01-07T14:57:00Z">
        <w:r>
          <w:rPr>
            <w:noProof/>
          </w:rPr>
          <w:drawing>
            <wp:inline distT="0" distB="0" distL="0" distR="0" wp14:anchorId="34AD8DE0" wp14:editId="012893A9">
              <wp:extent cx="6390640" cy="494030"/>
              <wp:effectExtent l="0" t="0" r="0" b="1270"/>
              <wp:docPr id="37"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6390640" cy="494030"/>
                      </a:xfrm>
                      <a:prstGeom prst="rect">
                        <a:avLst/>
                      </a:prstGeom>
                    </pic:spPr>
                  </pic:pic>
                </a:graphicData>
              </a:graphic>
            </wp:inline>
          </w:drawing>
        </w:r>
      </w:ins>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14:paraId="33279F8E" w14:textId="77777777" w:rsidTr="00663CCF">
        <w:trPr>
          <w:trHeight w:val="914"/>
        </w:trPr>
        <w:tc>
          <w:tcPr>
            <w:tcW w:w="8238" w:type="dxa"/>
            <w:shd w:val="clear" w:color="auto" w:fill="3557A1"/>
          </w:tcPr>
          <w:p w14:paraId="1D56AFF1" w14:textId="77777777"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14:paraId="21A879D5" w14:textId="77777777"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14:paraId="5756AC94" w14:textId="77777777"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14:paraId="1220D2BF" w14:textId="77777777" w:rsidR="00B92124" w:rsidRPr="00663CCF" w:rsidRDefault="00B92124">
      <w:pPr>
        <w:pStyle w:val="Corpsdetexte"/>
        <w:spacing w:before="8"/>
        <w:rPr>
          <w:rFonts w:asciiTheme="minorHAnsi" w:hAnsiTheme="minorHAnsi" w:cstheme="minorHAnsi"/>
          <w:sz w:val="22"/>
        </w:rPr>
      </w:pPr>
    </w:p>
    <w:p w14:paraId="104199CB" w14:textId="77777777"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FB5C142" w14:textId="77777777" w:rsidR="00B92124" w:rsidRPr="00663CCF" w:rsidRDefault="00B92124">
      <w:pPr>
        <w:pStyle w:val="Corpsdetexte"/>
        <w:rPr>
          <w:rFonts w:asciiTheme="minorHAnsi" w:hAnsiTheme="minorHAnsi" w:cstheme="minorHAnsi"/>
          <w:b/>
          <w:sz w:val="18"/>
        </w:rPr>
      </w:pPr>
    </w:p>
    <w:p w14:paraId="3AC3E9E0" w14:textId="77777777"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14:paraId="08F01B9B" w14:textId="77777777" w:rsidR="00B92124" w:rsidRPr="00663CCF" w:rsidRDefault="003D0930">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14:paraId="7E5FCBFE" w14:textId="77777777"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14:paraId="3C21C270" w14:textId="77777777" w:rsidR="00B92124" w:rsidRPr="00663CCF" w:rsidRDefault="00B92124">
      <w:pPr>
        <w:pStyle w:val="Corpsdetexte"/>
        <w:spacing w:before="6"/>
        <w:rPr>
          <w:rFonts w:asciiTheme="minorHAnsi" w:hAnsiTheme="minorHAnsi" w:cstheme="minorHAnsi"/>
          <w:b/>
          <w:sz w:val="29"/>
        </w:rPr>
      </w:pPr>
    </w:p>
    <w:p w14:paraId="762D2391" w14:textId="77777777"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14:paraId="3CBA6C8F" w14:textId="77777777" w:rsidR="00B92124" w:rsidRPr="00663CCF" w:rsidRDefault="00B92124">
      <w:pPr>
        <w:pStyle w:val="Corpsdetexte"/>
        <w:spacing w:before="13"/>
        <w:rPr>
          <w:rFonts w:asciiTheme="minorHAnsi" w:hAnsiTheme="minorHAnsi" w:cstheme="minorHAnsi"/>
          <w:b/>
          <w:sz w:val="19"/>
        </w:rPr>
      </w:pPr>
    </w:p>
    <w:p w14:paraId="56E37F97"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70A2B54B"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14:paraId="2D11FE9A"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14:paraId="26611344"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14:paraId="752CEFD1"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14:paraId="57F91624"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14:paraId="09D34E9B"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14:paraId="0A7B3687" w14:textId="77777777"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14:paraId="33E77E95" w14:textId="77777777" w:rsidR="00B92124" w:rsidRPr="00663CCF" w:rsidRDefault="00B92124">
      <w:pPr>
        <w:pStyle w:val="Corpsdetexte"/>
        <w:spacing w:before="1"/>
        <w:rPr>
          <w:rFonts w:asciiTheme="minorHAnsi" w:hAnsiTheme="minorHAnsi" w:cstheme="minorHAnsi"/>
          <w:i/>
          <w:sz w:val="16"/>
        </w:rPr>
      </w:pPr>
    </w:p>
    <w:p w14:paraId="52EFF40B" w14:textId="77777777"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14:paraId="5A7222A3" w14:textId="77777777" w:rsidR="00663CCF" w:rsidRPr="00663CCF" w:rsidRDefault="00663CCF">
      <w:pPr>
        <w:ind w:left="332" w:right="580"/>
        <w:rPr>
          <w:rFonts w:asciiTheme="minorHAnsi" w:hAnsiTheme="minorHAnsi" w:cstheme="minorHAnsi"/>
          <w:i/>
          <w:sz w:val="18"/>
        </w:rPr>
      </w:pPr>
    </w:p>
    <w:p w14:paraId="67A79C7B" w14:textId="77777777"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14:paraId="242B0FA6" w14:textId="77777777"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14:paraId="23041B8A" w14:textId="77777777" w:rsidR="00B92124" w:rsidRPr="00663CCF" w:rsidRDefault="00B92124">
      <w:pPr>
        <w:pStyle w:val="Corpsdetexte"/>
        <w:rPr>
          <w:rFonts w:asciiTheme="minorHAnsi" w:hAnsiTheme="minorHAnsi" w:cstheme="minorHAnsi"/>
          <w:i/>
        </w:rPr>
      </w:pPr>
    </w:p>
    <w:p w14:paraId="6FA13481" w14:textId="77777777" w:rsidR="00B92124" w:rsidRPr="00663CCF" w:rsidRDefault="00B92124">
      <w:pPr>
        <w:pStyle w:val="Corpsdetexte"/>
        <w:rPr>
          <w:rFonts w:asciiTheme="minorHAnsi" w:hAnsiTheme="minorHAnsi" w:cstheme="minorHAnsi"/>
          <w:i/>
        </w:rPr>
      </w:pPr>
    </w:p>
    <w:p w14:paraId="16681B9F" w14:textId="77777777"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32F865D3" w14:textId="3595A862" w:rsidR="00B92124" w:rsidRPr="00663CCF" w:rsidRDefault="00B92124">
      <w:pPr>
        <w:spacing w:before="119"/>
        <w:ind w:left="331" w:right="706"/>
        <w:jc w:val="both"/>
        <w:rPr>
          <w:rFonts w:asciiTheme="minorHAnsi" w:hAnsiTheme="minorHAnsi" w:cstheme="minorHAnsi"/>
          <w:i/>
          <w:sz w:val="18"/>
        </w:rPr>
      </w:pPr>
    </w:p>
    <w:p w14:paraId="7E6718EE" w14:textId="77777777" w:rsidR="00B92124" w:rsidRPr="00663CCF" w:rsidRDefault="00B92124">
      <w:pPr>
        <w:pStyle w:val="Corpsdetexte"/>
        <w:rPr>
          <w:rFonts w:asciiTheme="minorHAnsi" w:hAnsiTheme="minorHAnsi" w:cstheme="minorHAnsi"/>
          <w:i/>
        </w:rPr>
      </w:pPr>
    </w:p>
    <w:p w14:paraId="6C6C035C" w14:textId="77777777" w:rsidR="003D0930" w:rsidRDefault="003D0930" w:rsidP="003D0930">
      <w:pPr>
        <w:pBdr>
          <w:top w:val="single" w:sz="4" w:space="1" w:color="auto"/>
          <w:left w:val="single" w:sz="4" w:space="0" w:color="auto"/>
          <w:bottom w:val="single" w:sz="4" w:space="1" w:color="auto"/>
          <w:right w:val="single" w:sz="4" w:space="0" w:color="auto"/>
        </w:pBdr>
        <w:ind w:left="284" w:right="281"/>
        <w:jc w:val="center"/>
        <w:rPr>
          <w:rFonts w:asciiTheme="minorHAnsi" w:hAnsiTheme="minorHAnsi" w:cstheme="minorHAnsi"/>
          <w:i/>
        </w:rPr>
      </w:pPr>
      <w:r>
        <w:rPr>
          <w:rFonts w:asciiTheme="minorHAnsi" w:hAnsiTheme="minorHAnsi" w:cstheme="minorHAnsi"/>
          <w:i/>
        </w:rPr>
        <w:t xml:space="preserve">                              </w:t>
      </w:r>
    </w:p>
    <w:p w14:paraId="2CBC744C" w14:textId="2A7F3048" w:rsidR="003D0930" w:rsidRPr="00C22F84" w:rsidRDefault="003D0930" w:rsidP="003D0930">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Pr>
          <w:rFonts w:asciiTheme="minorHAnsi" w:hAnsiTheme="minorHAnsi" w:cstheme="minorHAnsi"/>
          <w:i/>
        </w:rPr>
        <w:t xml:space="preserve">    </w:t>
      </w:r>
      <w:r w:rsidRPr="00C22F84">
        <w:rPr>
          <w:rFonts w:ascii="Calibri" w:hAnsi="Calibri" w:cs="Calibri"/>
          <w:b/>
          <w:caps/>
          <w:noProof/>
          <w:color w:val="000000"/>
          <w:sz w:val="26"/>
        </w:rPr>
        <w:t>Travaux de Confortement/protection contre les instabilités rocheuses de la carrière Montmein</w:t>
      </w:r>
    </w:p>
    <w:p w14:paraId="54C645E0" w14:textId="77777777" w:rsidR="003D0930" w:rsidRDefault="003D0930" w:rsidP="003D0930">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sidRPr="00C22F84">
        <w:rPr>
          <w:rFonts w:ascii="Calibri" w:hAnsi="Calibri" w:cs="Calibri"/>
          <w:b/>
          <w:caps/>
          <w:noProof/>
          <w:color w:val="000000"/>
          <w:sz w:val="26"/>
        </w:rPr>
        <w:t xml:space="preserve">CENTRE HOSPITALIER LYON SUD 18 chemin du Grand Perron </w:t>
      </w:r>
    </w:p>
    <w:p w14:paraId="55737A0A" w14:textId="77777777" w:rsidR="003D0930" w:rsidRPr="00C22F84" w:rsidRDefault="003D0930" w:rsidP="003D0930">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sidRPr="00C22F84">
        <w:rPr>
          <w:rFonts w:ascii="Calibri" w:hAnsi="Calibri" w:cs="Calibri"/>
          <w:b/>
          <w:caps/>
          <w:noProof/>
          <w:color w:val="000000"/>
          <w:sz w:val="26"/>
        </w:rPr>
        <w:t>69310 Pierre-Bénite</w:t>
      </w:r>
    </w:p>
    <w:p w14:paraId="4A1DBF67" w14:textId="77777777" w:rsidR="003D0930" w:rsidRDefault="003D0930" w:rsidP="003D0930">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r w:rsidRPr="00C22F84">
        <w:rPr>
          <w:rFonts w:ascii="Calibri" w:hAnsi="Calibri" w:cs="Calibri"/>
          <w:b/>
          <w:caps/>
          <w:noProof/>
          <w:color w:val="000000"/>
          <w:sz w:val="26"/>
        </w:rPr>
        <w:t>N° opération : 910615</w:t>
      </w:r>
    </w:p>
    <w:p w14:paraId="70AFFCB9" w14:textId="77777777" w:rsidR="003D0930" w:rsidRPr="00C22F84" w:rsidRDefault="003D0930" w:rsidP="003D0930">
      <w:pPr>
        <w:pBdr>
          <w:top w:val="single" w:sz="4" w:space="1" w:color="auto"/>
          <w:left w:val="single" w:sz="4" w:space="0" w:color="auto"/>
          <w:bottom w:val="single" w:sz="4" w:space="1" w:color="auto"/>
          <w:right w:val="single" w:sz="4" w:space="0" w:color="auto"/>
        </w:pBdr>
        <w:ind w:left="284" w:right="281"/>
        <w:jc w:val="center"/>
        <w:rPr>
          <w:rFonts w:ascii="Calibri" w:hAnsi="Calibri" w:cs="Calibri"/>
          <w:b/>
          <w:caps/>
          <w:noProof/>
          <w:color w:val="000000"/>
          <w:sz w:val="26"/>
        </w:rPr>
      </w:pPr>
    </w:p>
    <w:p w14:paraId="54345507" w14:textId="7244B03A" w:rsidR="00B92124" w:rsidRPr="00663CCF" w:rsidRDefault="00B92124">
      <w:pPr>
        <w:pStyle w:val="Corpsdetexte"/>
        <w:rPr>
          <w:rFonts w:asciiTheme="minorHAnsi" w:hAnsiTheme="minorHAnsi" w:cstheme="minorHAnsi"/>
          <w:i/>
        </w:rPr>
      </w:pPr>
    </w:p>
    <w:p w14:paraId="76AEBD0A" w14:textId="77777777" w:rsidR="00B92124" w:rsidRPr="00663CCF" w:rsidRDefault="00B92124">
      <w:pPr>
        <w:pStyle w:val="Corpsdetexte"/>
        <w:rPr>
          <w:rFonts w:asciiTheme="minorHAnsi" w:hAnsiTheme="minorHAnsi" w:cstheme="minorHAnsi"/>
          <w:i/>
        </w:rPr>
      </w:pPr>
    </w:p>
    <w:p w14:paraId="725A8F21" w14:textId="77777777"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14:anchorId="1ADDC2F7" wp14:editId="488D2DD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731D8D5" w14:textId="77777777"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14:paraId="6E580FF5" w14:textId="77777777"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14:anchorId="6B2435BE" wp14:editId="672EB36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39B87FB" w14:textId="77777777"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3692D21" w14:textId="77777777"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14:paraId="34F52008" w14:textId="77777777"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3ADAB2F7" w14:textId="77777777" w:rsidR="00B92124" w:rsidRPr="00663CCF" w:rsidRDefault="00B92124">
      <w:pPr>
        <w:pStyle w:val="Corpsdetexte"/>
        <w:rPr>
          <w:rFonts w:asciiTheme="minorHAnsi" w:hAnsiTheme="minorHAnsi" w:cstheme="minorHAnsi"/>
          <w:b/>
        </w:rPr>
      </w:pPr>
    </w:p>
    <w:p w14:paraId="73108252"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14:paraId="5B6486C3"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3A92D429" w14:textId="77777777"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14:anchorId="05A58084" wp14:editId="393FF25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14:paraId="2DE20342" w14:textId="77777777" w:rsidR="00B92124" w:rsidRPr="00663CCF" w:rsidRDefault="00B92124">
      <w:pPr>
        <w:pStyle w:val="Corpsdetexte"/>
        <w:rPr>
          <w:rFonts w:asciiTheme="minorHAnsi" w:hAnsiTheme="minorHAnsi" w:cstheme="minorHAnsi"/>
        </w:rPr>
      </w:pPr>
    </w:p>
    <w:p w14:paraId="52A3D710" w14:textId="77777777"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14:anchorId="6541AC47" wp14:editId="237B1F7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14:paraId="727E63B7" w14:textId="77777777" w:rsidR="00B92124" w:rsidRPr="00663CCF" w:rsidRDefault="00B92124">
      <w:pPr>
        <w:pStyle w:val="Corpsdetexte"/>
        <w:rPr>
          <w:rFonts w:asciiTheme="minorHAnsi" w:hAnsiTheme="minorHAnsi" w:cstheme="minorHAnsi"/>
          <w:i/>
        </w:rPr>
      </w:pPr>
    </w:p>
    <w:p w14:paraId="75C45AB0" w14:textId="77777777"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14:anchorId="45732C37" wp14:editId="6E7409D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14:paraId="08D811D8" w14:textId="77777777" w:rsidR="00B92124" w:rsidRPr="00663CCF" w:rsidRDefault="00B92124">
      <w:pPr>
        <w:pStyle w:val="Corpsdetexte"/>
        <w:spacing w:before="4"/>
        <w:rPr>
          <w:rFonts w:asciiTheme="minorHAnsi" w:hAnsiTheme="minorHAnsi" w:cstheme="minorHAnsi"/>
          <w:sz w:val="21"/>
        </w:rPr>
      </w:pPr>
    </w:p>
    <w:p w14:paraId="64314157"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50A49772" w14:textId="77777777"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14:paraId="5552DF62" w14:textId="77777777"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67508CD0" w14:textId="77777777" w:rsidR="00B92124" w:rsidRPr="00663CCF" w:rsidRDefault="00B92124">
      <w:pPr>
        <w:pStyle w:val="Corpsdetexte"/>
        <w:rPr>
          <w:rFonts w:asciiTheme="minorHAnsi" w:hAnsiTheme="minorHAnsi" w:cstheme="minorHAnsi"/>
          <w:b/>
          <w:sz w:val="28"/>
        </w:rPr>
      </w:pPr>
    </w:p>
    <w:p w14:paraId="1836FC14" w14:textId="77777777" w:rsidR="00B92124" w:rsidRPr="00663CCF" w:rsidRDefault="00B92124">
      <w:pPr>
        <w:pStyle w:val="Corpsdetexte"/>
        <w:rPr>
          <w:rFonts w:asciiTheme="minorHAnsi" w:hAnsiTheme="minorHAnsi" w:cstheme="minorHAnsi"/>
          <w:b/>
          <w:sz w:val="28"/>
        </w:rPr>
      </w:pPr>
    </w:p>
    <w:p w14:paraId="1071500E" w14:textId="77777777" w:rsidR="00B92124" w:rsidRPr="00663CCF" w:rsidRDefault="00B92124">
      <w:pPr>
        <w:pStyle w:val="Corpsdetexte"/>
        <w:spacing w:before="10"/>
        <w:rPr>
          <w:rFonts w:asciiTheme="minorHAnsi" w:hAnsiTheme="minorHAnsi" w:cstheme="minorHAnsi"/>
          <w:b/>
          <w:sz w:val="25"/>
        </w:rPr>
      </w:pPr>
    </w:p>
    <w:p w14:paraId="6618D2D2" w14:textId="77777777" w:rsidR="00B92124" w:rsidRPr="00663CCF" w:rsidRDefault="00EB411F">
      <w:pPr>
        <w:ind w:left="331"/>
        <w:jc w:val="both"/>
        <w:rPr>
          <w:rFonts w:asciiTheme="minorHAnsi" w:hAnsiTheme="minorHAnsi" w:cstheme="minorHAnsi"/>
          <w:b/>
          <w:sz w:val="20"/>
        </w:rPr>
      </w:pPr>
      <w:proofErr w:type="gramStart"/>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proofErr w:type="gramEnd"/>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615CA2CC" w14:textId="77777777" w:rsidR="00B92124" w:rsidRPr="00663CCF" w:rsidRDefault="00B92124">
      <w:pPr>
        <w:pStyle w:val="Corpsdetexte"/>
        <w:spacing w:before="8"/>
        <w:rPr>
          <w:rFonts w:asciiTheme="minorHAnsi" w:hAnsiTheme="minorHAnsi" w:cstheme="minorHAnsi"/>
          <w:b/>
          <w:sz w:val="41"/>
        </w:rPr>
      </w:pPr>
    </w:p>
    <w:p w14:paraId="39DE4427" w14:textId="77777777"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1EE9500E" w14:textId="77777777" w:rsidR="00B92124" w:rsidRPr="00663CCF" w:rsidRDefault="00B92124">
      <w:pPr>
        <w:pStyle w:val="Corpsdetexte"/>
        <w:spacing w:before="1"/>
        <w:rPr>
          <w:rFonts w:asciiTheme="minorHAnsi" w:hAnsiTheme="minorHAnsi" w:cstheme="minorHAnsi"/>
          <w:b/>
          <w:sz w:val="38"/>
        </w:rPr>
      </w:pPr>
    </w:p>
    <w:p w14:paraId="77B0F24A"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5A4BEC7B" w14:textId="77777777" w:rsidR="00B92124" w:rsidRPr="00663CCF" w:rsidRDefault="00B92124">
      <w:pPr>
        <w:pStyle w:val="Corpsdetexte"/>
        <w:spacing w:before="9"/>
        <w:rPr>
          <w:rFonts w:asciiTheme="minorHAnsi" w:hAnsiTheme="minorHAnsi" w:cstheme="minorHAnsi"/>
          <w:b/>
          <w:sz w:val="41"/>
        </w:rPr>
      </w:pPr>
    </w:p>
    <w:p w14:paraId="2DBBFE3B" w14:textId="77777777"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2014E538" w14:textId="77777777" w:rsidR="00B92124" w:rsidRPr="00663CCF" w:rsidRDefault="00B92124">
      <w:pPr>
        <w:pStyle w:val="Corpsdetexte"/>
        <w:rPr>
          <w:rFonts w:asciiTheme="minorHAnsi" w:hAnsiTheme="minorHAnsi" w:cstheme="minorHAnsi"/>
          <w:b/>
        </w:rPr>
      </w:pPr>
    </w:p>
    <w:p w14:paraId="5CAA4945" w14:textId="77777777" w:rsidR="00B92124" w:rsidRPr="00663CCF" w:rsidRDefault="00B92124">
      <w:pPr>
        <w:pStyle w:val="Corpsdetexte"/>
        <w:spacing w:before="2"/>
        <w:rPr>
          <w:rFonts w:asciiTheme="minorHAnsi" w:hAnsiTheme="minorHAnsi" w:cstheme="minorHAnsi"/>
          <w:b/>
          <w:sz w:val="17"/>
        </w:rPr>
      </w:pPr>
    </w:p>
    <w:p w14:paraId="0BC9B130" w14:textId="77777777"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14:paraId="539F3F1A" w14:textId="77777777" w:rsidR="00B92124" w:rsidRPr="00663CCF" w:rsidRDefault="00B92124">
      <w:pPr>
        <w:pStyle w:val="Corpsdetexte"/>
        <w:spacing w:before="1"/>
        <w:rPr>
          <w:rFonts w:asciiTheme="minorHAnsi" w:hAnsiTheme="minorHAnsi" w:cstheme="minorHAnsi"/>
          <w:b/>
          <w:sz w:val="40"/>
        </w:rPr>
      </w:pPr>
    </w:p>
    <w:p w14:paraId="1F4498EC" w14:textId="77777777"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14:paraId="25AB4C5C" w14:textId="77777777"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14:paraId="379D28DC"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233545AF" w14:textId="77777777" w:rsidR="00B92124" w:rsidRPr="00663CCF" w:rsidRDefault="00B92124">
      <w:pPr>
        <w:pStyle w:val="Corpsdetexte"/>
        <w:spacing w:before="4"/>
        <w:rPr>
          <w:rFonts w:asciiTheme="minorHAnsi" w:hAnsiTheme="minorHAnsi" w:cstheme="minorHAnsi"/>
          <w:b/>
          <w:sz w:val="37"/>
        </w:rPr>
      </w:pPr>
    </w:p>
    <w:p w14:paraId="4DBF022C" w14:textId="77777777"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w:t>
      </w:r>
      <w:proofErr w:type="gramStart"/>
      <w:r w:rsidRPr="00663CCF">
        <w:rPr>
          <w:rFonts w:asciiTheme="minorHAnsi" w:hAnsiTheme="minorHAnsi" w:cstheme="minorHAnsi"/>
          <w:b/>
          <w:sz w:val="20"/>
        </w:rPr>
        <w:t>adresses postale</w:t>
      </w:r>
      <w:proofErr w:type="gramEnd"/>
      <w:r w:rsidRPr="00663CCF">
        <w:rPr>
          <w:rFonts w:asciiTheme="minorHAnsi" w:hAnsiTheme="minorHAnsi" w:cstheme="minorHAnsi"/>
          <w:b/>
          <w:sz w:val="20"/>
        </w:rPr>
        <w:t xml:space="preserv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33C32348" w14:textId="77777777" w:rsidR="00B92124" w:rsidRPr="00663CCF" w:rsidRDefault="00B92124">
      <w:pPr>
        <w:pStyle w:val="Corpsdetexte"/>
        <w:rPr>
          <w:rFonts w:asciiTheme="minorHAnsi" w:hAnsiTheme="minorHAnsi" w:cstheme="minorHAnsi"/>
          <w:b/>
        </w:rPr>
      </w:pPr>
    </w:p>
    <w:p w14:paraId="602D5E11" w14:textId="77777777" w:rsidR="00B92124" w:rsidRPr="00663CCF" w:rsidRDefault="00B92124">
      <w:pPr>
        <w:pStyle w:val="Corpsdetexte"/>
        <w:spacing w:before="8"/>
        <w:rPr>
          <w:rFonts w:asciiTheme="minorHAnsi" w:hAnsiTheme="minorHAnsi" w:cstheme="minorHAnsi"/>
          <w:b/>
          <w:sz w:val="14"/>
        </w:rPr>
      </w:pPr>
    </w:p>
    <w:p w14:paraId="477E9502" w14:textId="77777777"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5E27379B" w14:textId="77777777" w:rsidR="00B92124" w:rsidRPr="00663CCF" w:rsidRDefault="00B92124">
      <w:pPr>
        <w:pStyle w:val="Corpsdetexte"/>
        <w:spacing w:before="8"/>
        <w:rPr>
          <w:rFonts w:asciiTheme="minorHAnsi" w:hAnsiTheme="minorHAnsi" w:cstheme="minorHAnsi"/>
          <w:b/>
          <w:sz w:val="41"/>
        </w:rPr>
      </w:pPr>
    </w:p>
    <w:p w14:paraId="218D12E5" w14:textId="77777777" w:rsidR="00B92124" w:rsidRPr="00663CCF" w:rsidRDefault="00EB411F">
      <w:pPr>
        <w:ind w:left="331"/>
        <w:rPr>
          <w:rFonts w:asciiTheme="minorHAnsi" w:hAnsiTheme="minorHAnsi" w:cstheme="minorHAnsi"/>
          <w:b/>
          <w:sz w:val="20"/>
        </w:rPr>
      </w:pPr>
      <w:bookmarkStart w:id="3" w:name="Adresses_postale_et_du_siège_social_(s"/>
      <w:bookmarkEnd w:id="3"/>
      <w:proofErr w:type="gramStart"/>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proofErr w:type="gramEnd"/>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3C1AB003" w14:textId="77777777" w:rsidR="00B92124" w:rsidRPr="00663CCF" w:rsidRDefault="00B92124">
      <w:pPr>
        <w:pStyle w:val="Corpsdetexte"/>
        <w:spacing w:before="8"/>
        <w:rPr>
          <w:rFonts w:asciiTheme="minorHAnsi" w:hAnsiTheme="minorHAnsi" w:cstheme="minorHAnsi"/>
          <w:b/>
          <w:sz w:val="41"/>
        </w:rPr>
      </w:pPr>
    </w:p>
    <w:p w14:paraId="66DF2E3E" w14:textId="77777777"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1AFDE17C" w14:textId="77777777" w:rsidR="00B92124" w:rsidRPr="00663CCF" w:rsidRDefault="00B92124">
      <w:pPr>
        <w:pStyle w:val="Corpsdetexte"/>
        <w:rPr>
          <w:rFonts w:asciiTheme="minorHAnsi" w:hAnsiTheme="minorHAnsi" w:cstheme="minorHAnsi"/>
          <w:b/>
          <w:sz w:val="28"/>
        </w:rPr>
      </w:pPr>
    </w:p>
    <w:p w14:paraId="18C0072C" w14:textId="77777777" w:rsidR="00B92124" w:rsidRPr="00663CCF" w:rsidRDefault="00B92124">
      <w:pPr>
        <w:pStyle w:val="Corpsdetexte"/>
        <w:spacing w:before="7"/>
        <w:rPr>
          <w:rFonts w:asciiTheme="minorHAnsi" w:hAnsiTheme="minorHAnsi" w:cstheme="minorHAnsi"/>
          <w:b/>
          <w:sz w:val="26"/>
        </w:rPr>
      </w:pPr>
    </w:p>
    <w:p w14:paraId="19DFF482" w14:textId="77777777"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14:paraId="3FB3EAAE" w14:textId="77777777" w:rsidR="00B92124" w:rsidRPr="00663CCF" w:rsidRDefault="00B92124">
      <w:pPr>
        <w:pStyle w:val="Corpsdetexte"/>
        <w:rPr>
          <w:rFonts w:asciiTheme="minorHAnsi" w:hAnsiTheme="minorHAnsi" w:cstheme="minorHAnsi"/>
          <w:b/>
          <w:sz w:val="28"/>
        </w:rPr>
      </w:pPr>
    </w:p>
    <w:p w14:paraId="743EEBAD" w14:textId="77777777" w:rsidR="00B92124" w:rsidRPr="00663CCF" w:rsidRDefault="00B92124">
      <w:pPr>
        <w:pStyle w:val="Corpsdetexte"/>
        <w:spacing w:before="7"/>
        <w:rPr>
          <w:rFonts w:asciiTheme="minorHAnsi" w:hAnsiTheme="minorHAnsi" w:cstheme="minorHAnsi"/>
          <w:b/>
          <w:sz w:val="26"/>
        </w:rPr>
      </w:pPr>
    </w:p>
    <w:p w14:paraId="2CE43D37" w14:textId="77777777"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4B0D3A13" w14:textId="77777777" w:rsidR="00B92124" w:rsidRPr="00663CCF" w:rsidRDefault="00B92124">
      <w:pPr>
        <w:pStyle w:val="Corpsdetexte"/>
        <w:rPr>
          <w:rFonts w:asciiTheme="minorHAnsi" w:hAnsiTheme="minorHAnsi" w:cstheme="minorHAnsi"/>
          <w:b/>
        </w:rPr>
      </w:pPr>
    </w:p>
    <w:p w14:paraId="5579D599" w14:textId="77777777" w:rsidR="00B92124" w:rsidRPr="00663CCF" w:rsidRDefault="00B92124">
      <w:pPr>
        <w:pStyle w:val="Corpsdetexte"/>
        <w:spacing w:before="5"/>
        <w:rPr>
          <w:rFonts w:asciiTheme="minorHAnsi" w:hAnsiTheme="minorHAnsi" w:cstheme="minorHAnsi"/>
          <w:b/>
          <w:sz w:val="17"/>
        </w:rPr>
      </w:pPr>
    </w:p>
    <w:p w14:paraId="3E044199" w14:textId="77777777"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14:paraId="44555D74" w14:textId="77777777" w:rsidR="00B92124" w:rsidRPr="00663CCF" w:rsidRDefault="00B92124">
      <w:pPr>
        <w:pStyle w:val="Corpsdetexte"/>
        <w:spacing w:before="12"/>
        <w:rPr>
          <w:rFonts w:asciiTheme="minorHAnsi" w:hAnsiTheme="minorHAnsi" w:cstheme="minorHAnsi"/>
          <w:sz w:val="39"/>
        </w:rPr>
      </w:pPr>
    </w:p>
    <w:p w14:paraId="19EF00F0" w14:textId="77777777"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14:paraId="0103A9D8" w14:textId="77777777"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14:paraId="04976EDB" w14:textId="77777777" w:rsidR="00B92124" w:rsidRPr="00663CCF" w:rsidRDefault="00B92124">
      <w:pPr>
        <w:pStyle w:val="Corpsdetexte"/>
        <w:rPr>
          <w:rFonts w:asciiTheme="minorHAnsi" w:hAnsiTheme="minorHAnsi" w:cstheme="minorHAnsi"/>
          <w:i/>
          <w:sz w:val="24"/>
        </w:rPr>
      </w:pPr>
    </w:p>
    <w:p w14:paraId="4084818E" w14:textId="77777777" w:rsidR="00B92124" w:rsidRPr="00663CCF" w:rsidRDefault="00B92124">
      <w:pPr>
        <w:pStyle w:val="Corpsdetexte"/>
        <w:rPr>
          <w:rFonts w:asciiTheme="minorHAnsi" w:hAnsiTheme="minorHAnsi" w:cstheme="minorHAnsi"/>
          <w:i/>
          <w:sz w:val="30"/>
        </w:rPr>
      </w:pPr>
    </w:p>
    <w:p w14:paraId="366AFA30" w14:textId="77777777"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14:paraId="410CD69C" w14:textId="77777777" w:rsidR="00B92124" w:rsidRPr="00663CCF" w:rsidRDefault="00B92124">
      <w:pPr>
        <w:pStyle w:val="Corpsdetexte"/>
        <w:spacing w:before="12"/>
        <w:rPr>
          <w:rFonts w:asciiTheme="minorHAnsi" w:hAnsiTheme="minorHAnsi" w:cstheme="minorHAnsi"/>
          <w:sz w:val="12"/>
        </w:rPr>
      </w:pPr>
    </w:p>
    <w:p w14:paraId="2491E9FA" w14:textId="77777777"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14:anchorId="74AAE229" wp14:editId="5AB3235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14:anchorId="2560E3AE" wp14:editId="110B60D5">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0CC9E45B"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384A23F1" w14:textId="77777777"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14:paraId="0F51A6D3" w14:textId="77777777" w:rsidR="00B92124" w:rsidRPr="00663CCF" w:rsidRDefault="00B92124">
      <w:pPr>
        <w:pStyle w:val="Corpsdetexte"/>
        <w:spacing w:before="11"/>
        <w:rPr>
          <w:rFonts w:asciiTheme="minorHAnsi" w:hAnsiTheme="minorHAnsi" w:cstheme="minorHAnsi"/>
          <w:sz w:val="12"/>
        </w:rPr>
      </w:pPr>
    </w:p>
    <w:p w14:paraId="4A79B110" w14:textId="77777777"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14:anchorId="7C8E7DF4" wp14:editId="0182EAC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14:anchorId="1675DF4A" wp14:editId="4303CB3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398A866F" w14:textId="77777777" w:rsidR="00B92124" w:rsidRPr="00663CCF" w:rsidRDefault="00B92124">
      <w:pPr>
        <w:pStyle w:val="Corpsdetexte"/>
        <w:rPr>
          <w:rFonts w:asciiTheme="minorHAnsi" w:hAnsiTheme="minorHAnsi" w:cstheme="minorHAnsi"/>
        </w:rPr>
      </w:pPr>
    </w:p>
    <w:p w14:paraId="12541F14" w14:textId="77777777" w:rsidR="00B92124" w:rsidRPr="00663CCF" w:rsidRDefault="00B92124">
      <w:pPr>
        <w:pStyle w:val="Corpsdetexte"/>
        <w:spacing w:before="13"/>
        <w:rPr>
          <w:rFonts w:asciiTheme="minorHAnsi" w:hAnsiTheme="minorHAnsi" w:cstheme="minorHAnsi"/>
          <w:sz w:val="19"/>
        </w:rPr>
      </w:pPr>
    </w:p>
    <w:p w14:paraId="4038F212"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63AB7208" w14:textId="77777777"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14:paraId="43428069" w14:textId="77777777" w:rsidR="00B92124" w:rsidRPr="00663CCF" w:rsidRDefault="00B92124">
      <w:pPr>
        <w:pStyle w:val="Corpsdetexte"/>
        <w:rPr>
          <w:rFonts w:asciiTheme="minorHAnsi" w:hAnsiTheme="minorHAnsi" w:cstheme="minorHAnsi"/>
          <w:i/>
        </w:rPr>
      </w:pPr>
    </w:p>
    <w:p w14:paraId="69451E60"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14:paraId="1BAB27BD" w14:textId="77777777" w:rsidR="00B92124" w:rsidRPr="00663CCF" w:rsidRDefault="00B92124">
      <w:pPr>
        <w:pStyle w:val="Corpsdetexte"/>
        <w:spacing w:before="1"/>
        <w:rPr>
          <w:rFonts w:asciiTheme="minorHAnsi" w:hAnsiTheme="minorHAnsi" w:cstheme="minorHAnsi"/>
          <w:sz w:val="40"/>
        </w:rPr>
      </w:pPr>
    </w:p>
    <w:p w14:paraId="10202F7E"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14:paraId="3DCAA03B" w14:textId="77777777" w:rsidR="00B92124" w:rsidRPr="00663CCF" w:rsidRDefault="00B92124">
      <w:pPr>
        <w:pStyle w:val="Corpsdetexte"/>
        <w:spacing w:before="13"/>
        <w:rPr>
          <w:rFonts w:asciiTheme="minorHAnsi" w:hAnsiTheme="minorHAnsi" w:cstheme="minorHAnsi"/>
          <w:sz w:val="19"/>
        </w:rPr>
      </w:pPr>
    </w:p>
    <w:p w14:paraId="2171DEC3"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14:paraId="287BA4D3" w14:textId="77777777" w:rsidR="00B92124" w:rsidRPr="00663CCF" w:rsidRDefault="00B92124">
      <w:pPr>
        <w:pStyle w:val="Corpsdetexte"/>
        <w:spacing w:before="12"/>
        <w:rPr>
          <w:rFonts w:asciiTheme="minorHAnsi" w:hAnsiTheme="minorHAnsi" w:cstheme="minorHAnsi"/>
          <w:sz w:val="19"/>
        </w:rPr>
      </w:pPr>
    </w:p>
    <w:p w14:paraId="2A6EFF28" w14:textId="77777777"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roofErr w:type="gramStart"/>
      <w:r w:rsidRPr="00663CCF">
        <w:rPr>
          <w:rFonts w:asciiTheme="minorHAnsi" w:hAnsiTheme="minorHAnsi" w:cstheme="minorHAnsi"/>
          <w:spacing w:val="-2"/>
          <w:sz w:val="20"/>
        </w:rPr>
        <w:t>…….</w:t>
      </w:r>
      <w:proofErr w:type="gramEnd"/>
      <w:r w:rsidRPr="00663CCF">
        <w:rPr>
          <w:rFonts w:asciiTheme="minorHAnsi" w:hAnsiTheme="minorHAnsi" w:cstheme="minorHAnsi"/>
          <w:spacing w:val="-2"/>
          <w:sz w:val="20"/>
        </w:rPr>
        <w:t>.</w:t>
      </w:r>
    </w:p>
    <w:p w14:paraId="7F3F6676" w14:textId="77777777" w:rsidR="00B92124" w:rsidRPr="00663CCF" w:rsidRDefault="00B92124">
      <w:pPr>
        <w:pStyle w:val="Corpsdetexte"/>
        <w:rPr>
          <w:rFonts w:asciiTheme="minorHAnsi" w:hAnsiTheme="minorHAnsi" w:cstheme="minorHAnsi"/>
          <w:sz w:val="40"/>
        </w:rPr>
      </w:pPr>
    </w:p>
    <w:p w14:paraId="3E4AC144"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14:paraId="54E5260B" w14:textId="77777777" w:rsidR="00B92124" w:rsidRPr="00663CCF" w:rsidRDefault="00B92124">
      <w:pPr>
        <w:pStyle w:val="Corpsdetexte"/>
        <w:rPr>
          <w:rFonts w:asciiTheme="minorHAnsi" w:hAnsiTheme="minorHAnsi" w:cstheme="minorHAnsi"/>
          <w:sz w:val="28"/>
        </w:rPr>
      </w:pPr>
    </w:p>
    <w:p w14:paraId="75F153C0" w14:textId="77777777" w:rsidR="00B92124" w:rsidRPr="00663CCF" w:rsidRDefault="00B92124">
      <w:pPr>
        <w:pStyle w:val="Corpsdetexte"/>
        <w:rPr>
          <w:rFonts w:asciiTheme="minorHAnsi" w:hAnsiTheme="minorHAnsi" w:cstheme="minorHAnsi"/>
          <w:sz w:val="28"/>
        </w:rPr>
      </w:pPr>
    </w:p>
    <w:p w14:paraId="4626F232" w14:textId="77777777" w:rsidR="00B92124" w:rsidRPr="00663CCF" w:rsidRDefault="00B92124">
      <w:pPr>
        <w:pStyle w:val="Corpsdetexte"/>
        <w:spacing w:before="1"/>
        <w:rPr>
          <w:rFonts w:asciiTheme="minorHAnsi" w:hAnsiTheme="minorHAnsi" w:cstheme="minorHAnsi"/>
          <w:sz w:val="24"/>
        </w:rPr>
      </w:pPr>
    </w:p>
    <w:p w14:paraId="5F265555" w14:textId="77777777"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14:paraId="5CA490AB" w14:textId="77777777" w:rsidR="00B92124" w:rsidRPr="00663CCF" w:rsidRDefault="00B92124">
      <w:pPr>
        <w:pStyle w:val="Corpsdetexte"/>
        <w:rPr>
          <w:rFonts w:asciiTheme="minorHAnsi" w:hAnsiTheme="minorHAnsi" w:cstheme="minorHAnsi"/>
        </w:rPr>
      </w:pPr>
    </w:p>
    <w:p w14:paraId="304ED474" w14:textId="77777777"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14:paraId="5B3921EF" w14:textId="77777777"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14:anchorId="0396C35A" wp14:editId="49D0F37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14:paraId="39D7A5B7" w14:textId="77777777" w:rsidR="00B92124" w:rsidRPr="00663CCF" w:rsidRDefault="00B92124">
      <w:pPr>
        <w:pStyle w:val="Corpsdetexte"/>
        <w:spacing w:before="12"/>
        <w:rPr>
          <w:rFonts w:asciiTheme="minorHAnsi" w:hAnsiTheme="minorHAnsi" w:cstheme="minorHAnsi"/>
          <w:sz w:val="12"/>
        </w:rPr>
      </w:pPr>
    </w:p>
    <w:p w14:paraId="20FD39CB" w14:textId="77777777"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14:anchorId="7018F6AB" wp14:editId="08BBE12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14:paraId="2D9EF232" w14:textId="77777777" w:rsidR="00B92124" w:rsidRPr="00663CCF" w:rsidRDefault="00B92124">
      <w:pPr>
        <w:pStyle w:val="Corpsdetexte"/>
        <w:spacing w:before="13"/>
        <w:rPr>
          <w:rFonts w:asciiTheme="minorHAnsi" w:hAnsiTheme="minorHAnsi" w:cstheme="minorHAnsi"/>
          <w:sz w:val="39"/>
        </w:rPr>
      </w:pPr>
    </w:p>
    <w:p w14:paraId="45BE2CA6"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2BC3B6E5" w14:textId="77777777"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14:paraId="0E4C39D3"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1D5303D5" w14:textId="77777777" w:rsidR="00B92124" w:rsidRPr="00663CCF" w:rsidRDefault="00B92124">
      <w:pPr>
        <w:pStyle w:val="Corpsdetexte"/>
        <w:rPr>
          <w:rFonts w:asciiTheme="minorHAnsi" w:hAnsiTheme="minorHAnsi" w:cstheme="minorHAnsi"/>
          <w:b/>
        </w:rPr>
      </w:pPr>
    </w:p>
    <w:p w14:paraId="14C6D45A"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14:paraId="2ACD4F99" w14:textId="77777777" w:rsidR="00B92124" w:rsidRPr="00663CCF" w:rsidRDefault="00B92124">
      <w:pPr>
        <w:pStyle w:val="Corpsdetexte"/>
        <w:spacing w:before="1"/>
        <w:rPr>
          <w:rFonts w:asciiTheme="minorHAnsi" w:hAnsiTheme="minorHAnsi" w:cstheme="minorHAnsi"/>
          <w:sz w:val="40"/>
        </w:rPr>
      </w:pPr>
    </w:p>
    <w:p w14:paraId="21735E53" w14:textId="77777777"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14:paraId="61F66367" w14:textId="77777777" w:rsidR="00B92124" w:rsidRPr="00663CCF" w:rsidRDefault="00B92124">
      <w:pPr>
        <w:pStyle w:val="Corpsdetexte"/>
        <w:spacing w:before="10"/>
        <w:rPr>
          <w:rFonts w:asciiTheme="minorHAnsi" w:hAnsiTheme="minorHAnsi" w:cstheme="minorHAnsi"/>
          <w:sz w:val="19"/>
        </w:rPr>
      </w:pPr>
    </w:p>
    <w:p w14:paraId="44504AAC" w14:textId="77777777"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14:paraId="574D83AC" w14:textId="77777777"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proofErr w:type="gramStart"/>
      <w:r w:rsidRPr="00663CCF">
        <w:rPr>
          <w:rFonts w:asciiTheme="minorHAnsi" w:hAnsiTheme="minorHAnsi" w:cstheme="minorHAnsi"/>
          <w:sz w:val="20"/>
        </w:rPr>
        <w:t>…….</w:t>
      </w:r>
      <w:proofErr w:type="gramEnd"/>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53C1397F" w14:textId="77777777"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proofErr w:type="gramStart"/>
      <w:r w:rsidRPr="00663CCF">
        <w:rPr>
          <w:rFonts w:asciiTheme="minorHAnsi" w:hAnsiTheme="minorHAnsi" w:cstheme="minorHAnsi"/>
          <w:sz w:val="20"/>
        </w:rPr>
        <w:t>…….</w:t>
      </w:r>
      <w:proofErr w:type="gramEnd"/>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14:paraId="36C79913" w14:textId="77777777"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proofErr w:type="gramStart"/>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roofErr w:type="gramEnd"/>
    </w:p>
    <w:p w14:paraId="224842E0" w14:textId="77777777" w:rsidR="00B92124" w:rsidRPr="00663CCF" w:rsidRDefault="00B92124">
      <w:pPr>
        <w:pStyle w:val="Corpsdetexte"/>
        <w:spacing w:before="8"/>
        <w:rPr>
          <w:rFonts w:asciiTheme="minorHAnsi" w:hAnsiTheme="minorHAnsi" w:cstheme="minorHAnsi"/>
          <w:sz w:val="28"/>
        </w:rPr>
      </w:pPr>
    </w:p>
    <w:p w14:paraId="493A3E1A" w14:textId="77777777"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14:paraId="5A6D4429" w14:textId="77777777"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proofErr w:type="spellStart"/>
      <w:r w:rsidRPr="00663CCF">
        <w:rPr>
          <w:rFonts w:asciiTheme="minorHAnsi" w:hAnsiTheme="minorHAnsi" w:cstheme="minorHAnsi"/>
          <w:spacing w:val="-10"/>
          <w:sz w:val="20"/>
        </w:rPr>
        <w:t>auto-liquidation</w:t>
      </w:r>
      <w:proofErr w:type="spellEnd"/>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proofErr w:type="gramStart"/>
      <w:r w:rsidRPr="00663CCF">
        <w:rPr>
          <w:rFonts w:asciiTheme="minorHAnsi" w:hAnsiTheme="minorHAnsi" w:cstheme="minorHAnsi"/>
          <w:spacing w:val="-10"/>
          <w:sz w:val="20"/>
        </w:rPr>
        <w:t>…….</w:t>
      </w:r>
      <w:proofErr w:type="gramEnd"/>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14:paraId="2CDCB522" w14:textId="77777777"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proofErr w:type="gramStart"/>
      <w:r w:rsidRPr="00663CCF">
        <w:rPr>
          <w:rFonts w:asciiTheme="minorHAnsi" w:hAnsiTheme="minorHAnsi" w:cstheme="minorHAnsi"/>
          <w:spacing w:val="-10"/>
          <w:sz w:val="20"/>
        </w:rPr>
        <w:t>…….</w:t>
      </w:r>
      <w:proofErr w:type="gramEnd"/>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14:paraId="2A1DA3D5" w14:textId="77777777" w:rsidR="00B92124" w:rsidRPr="00663CCF" w:rsidRDefault="00B92124">
      <w:pPr>
        <w:pStyle w:val="Corpsdetexte"/>
        <w:spacing w:before="11"/>
        <w:rPr>
          <w:rFonts w:asciiTheme="minorHAnsi" w:hAnsiTheme="minorHAnsi" w:cstheme="minorHAnsi"/>
          <w:sz w:val="28"/>
        </w:rPr>
      </w:pPr>
    </w:p>
    <w:p w14:paraId="4E22EAFC"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14:paraId="2C9D9FC3" w14:textId="77777777" w:rsidR="00B92124" w:rsidRPr="00663CCF" w:rsidRDefault="00B92124">
      <w:pPr>
        <w:pStyle w:val="Corpsdetexte"/>
        <w:rPr>
          <w:rFonts w:asciiTheme="minorHAnsi" w:hAnsiTheme="minorHAnsi" w:cstheme="minorHAnsi"/>
          <w:sz w:val="28"/>
        </w:rPr>
      </w:pPr>
    </w:p>
    <w:p w14:paraId="3606C9FE" w14:textId="77777777" w:rsidR="00B92124" w:rsidRPr="00663CCF" w:rsidRDefault="00B92124">
      <w:pPr>
        <w:pStyle w:val="Corpsdetexte"/>
        <w:rPr>
          <w:rFonts w:asciiTheme="minorHAnsi" w:hAnsiTheme="minorHAnsi" w:cstheme="minorHAnsi"/>
          <w:sz w:val="28"/>
        </w:rPr>
      </w:pPr>
    </w:p>
    <w:p w14:paraId="3D7FDA0F" w14:textId="77777777" w:rsidR="00B92124" w:rsidRPr="00663CCF" w:rsidRDefault="00B92124">
      <w:pPr>
        <w:pStyle w:val="Corpsdetexte"/>
        <w:rPr>
          <w:rFonts w:asciiTheme="minorHAnsi" w:hAnsiTheme="minorHAnsi" w:cstheme="minorHAnsi"/>
          <w:sz w:val="28"/>
        </w:rPr>
      </w:pPr>
    </w:p>
    <w:p w14:paraId="6CDD418C" w14:textId="77777777" w:rsidR="00B92124" w:rsidRPr="00663CCF" w:rsidRDefault="00B92124">
      <w:pPr>
        <w:pStyle w:val="Corpsdetexte"/>
        <w:rPr>
          <w:rFonts w:asciiTheme="minorHAnsi" w:hAnsiTheme="minorHAnsi" w:cstheme="minorHAnsi"/>
          <w:sz w:val="28"/>
        </w:rPr>
      </w:pPr>
    </w:p>
    <w:p w14:paraId="7F28785D" w14:textId="77777777" w:rsidR="00B92124" w:rsidRPr="00663CCF" w:rsidRDefault="00B92124">
      <w:pPr>
        <w:pStyle w:val="Corpsdetexte"/>
        <w:spacing w:before="1"/>
        <w:rPr>
          <w:rFonts w:asciiTheme="minorHAnsi" w:hAnsiTheme="minorHAnsi" w:cstheme="minorHAnsi"/>
          <w:sz w:val="28"/>
        </w:rPr>
      </w:pPr>
    </w:p>
    <w:p w14:paraId="4E9E8630" w14:textId="77777777"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14:paraId="328EC9C3" w14:textId="77777777"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2ADF0E04" w14:textId="77777777" w:rsidR="00B92124" w:rsidRPr="00663CCF" w:rsidRDefault="00B92124">
      <w:pPr>
        <w:pStyle w:val="Corpsdetexte"/>
        <w:spacing w:before="12"/>
        <w:rPr>
          <w:rFonts w:asciiTheme="minorHAnsi" w:hAnsiTheme="minorHAnsi" w:cstheme="minorHAnsi"/>
          <w:i/>
          <w:sz w:val="12"/>
        </w:rPr>
      </w:pPr>
    </w:p>
    <w:p w14:paraId="4A297091" w14:textId="77777777"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14:anchorId="2ABA5A49" wp14:editId="4A265B5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14:anchorId="3C8A0021" wp14:editId="1533B35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32D03E99" w14:textId="77777777" w:rsidR="00B92124" w:rsidRPr="00663CCF" w:rsidRDefault="00B92124">
      <w:pPr>
        <w:pStyle w:val="Corpsdetexte"/>
        <w:rPr>
          <w:rFonts w:asciiTheme="minorHAnsi" w:hAnsiTheme="minorHAnsi" w:cstheme="minorHAnsi"/>
        </w:rPr>
      </w:pPr>
    </w:p>
    <w:p w14:paraId="79FE37D7" w14:textId="77777777" w:rsidR="00B92124" w:rsidRPr="00663CCF" w:rsidRDefault="00B92124">
      <w:pPr>
        <w:pStyle w:val="Corpsdetexte"/>
        <w:spacing w:before="2"/>
        <w:rPr>
          <w:rFonts w:asciiTheme="minorHAnsi" w:hAnsiTheme="minorHAnsi" w:cstheme="minorHAnsi"/>
        </w:rPr>
      </w:pPr>
    </w:p>
    <w:p w14:paraId="28B11F27" w14:textId="77777777"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14:paraId="2E04F250" w14:textId="77777777" w:rsidR="00B92124" w:rsidRPr="00663CCF" w:rsidRDefault="00B92124">
      <w:pPr>
        <w:pStyle w:val="Corpsdetexte"/>
        <w:spacing w:before="13"/>
        <w:rPr>
          <w:rFonts w:asciiTheme="minorHAnsi" w:hAnsiTheme="minorHAnsi" w:cstheme="minorHAnsi"/>
          <w:b/>
          <w:sz w:val="19"/>
        </w:rPr>
      </w:pPr>
    </w:p>
    <w:p w14:paraId="0ED0A40F" w14:textId="77777777"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75328161"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14:paraId="2D9A4D57" w14:textId="77777777" w:rsidR="00B92124" w:rsidRPr="00663CCF" w:rsidRDefault="00B92124">
      <w:pPr>
        <w:pStyle w:val="Corpsdetexte"/>
        <w:rPr>
          <w:rFonts w:asciiTheme="minorHAnsi" w:hAnsiTheme="minorHAnsi" w:cstheme="minorHAnsi"/>
          <w:i/>
          <w:sz w:val="24"/>
        </w:rPr>
      </w:pPr>
    </w:p>
    <w:p w14:paraId="1395DA0D" w14:textId="77777777"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14:paraId="76DAD739" w14:textId="77777777"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14:paraId="447F8FE1" w14:textId="77777777"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6CBF9369"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0C8719D6" w14:textId="77777777" w:rsidR="00B92124" w:rsidRPr="00663CCF" w:rsidRDefault="00B92124">
      <w:pPr>
        <w:pStyle w:val="Corpsdetexte"/>
        <w:spacing w:before="13"/>
        <w:rPr>
          <w:rFonts w:asciiTheme="minorHAnsi" w:hAnsiTheme="minorHAnsi" w:cstheme="minorHAnsi"/>
          <w:i/>
          <w:sz w:val="17"/>
        </w:rPr>
      </w:pPr>
    </w:p>
    <w:p w14:paraId="35F6CF6E" w14:textId="77777777"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14:anchorId="7B735FF9" wp14:editId="1435D81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14:anchorId="70AF6495" wp14:editId="13B2A8DC">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58807AA3" w14:textId="77777777" w:rsidR="00B92124" w:rsidRPr="00663CCF" w:rsidRDefault="00B92124">
      <w:pPr>
        <w:pStyle w:val="Corpsdetexte"/>
        <w:spacing w:before="1"/>
        <w:rPr>
          <w:rFonts w:asciiTheme="minorHAnsi" w:hAnsiTheme="minorHAnsi" w:cstheme="minorHAnsi"/>
        </w:rPr>
      </w:pPr>
    </w:p>
    <w:p w14:paraId="53EDAA96" w14:textId="77777777"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14:paraId="5FB6217E" w14:textId="77777777" w:rsidR="00B92124" w:rsidRPr="00663CCF" w:rsidRDefault="00B92124">
      <w:pPr>
        <w:pStyle w:val="Corpsdetexte"/>
        <w:rPr>
          <w:rFonts w:asciiTheme="minorHAnsi" w:hAnsiTheme="minorHAnsi" w:cstheme="minorHAnsi"/>
          <w:b/>
        </w:rPr>
      </w:pPr>
    </w:p>
    <w:p w14:paraId="692FD947" w14:textId="77777777"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14:paraId="6BAF7852" w14:textId="77777777" w:rsidR="00B92124" w:rsidRPr="00663CCF" w:rsidRDefault="00B92124">
      <w:pPr>
        <w:pStyle w:val="Corpsdetexte"/>
        <w:rPr>
          <w:rFonts w:asciiTheme="minorHAnsi" w:hAnsiTheme="minorHAnsi" w:cstheme="minorHAnsi"/>
        </w:rPr>
      </w:pPr>
    </w:p>
    <w:p w14:paraId="45A7C179" w14:textId="77777777"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14:paraId="4FB61726" w14:textId="77777777" w:rsidR="00B92124" w:rsidRPr="00663CCF" w:rsidRDefault="00B92124">
      <w:pPr>
        <w:pStyle w:val="Corpsdetexte"/>
        <w:spacing w:before="10"/>
        <w:rPr>
          <w:rFonts w:asciiTheme="minorHAnsi" w:hAnsiTheme="minorHAnsi" w:cstheme="minorHAnsi"/>
          <w:sz w:val="28"/>
        </w:rPr>
      </w:pPr>
    </w:p>
    <w:p w14:paraId="17A2DEA1"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5E438773" w14:textId="77777777" w:rsidR="00B92124" w:rsidRPr="00663CCF" w:rsidRDefault="00B92124">
      <w:pPr>
        <w:pStyle w:val="Corpsdetexte"/>
        <w:rPr>
          <w:rFonts w:asciiTheme="minorHAnsi" w:hAnsiTheme="minorHAnsi" w:cstheme="minorHAnsi"/>
          <w:b/>
        </w:rPr>
      </w:pPr>
    </w:p>
    <w:p w14:paraId="5FB0331F" w14:textId="77777777"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14:paraId="05A61F21" w14:textId="77777777" w:rsidR="00B92124" w:rsidRPr="00663CCF" w:rsidRDefault="00B92124">
      <w:pPr>
        <w:pStyle w:val="Corpsdetexte"/>
        <w:spacing w:before="13"/>
        <w:rPr>
          <w:rFonts w:asciiTheme="minorHAnsi" w:hAnsiTheme="minorHAnsi" w:cstheme="minorHAnsi"/>
          <w:sz w:val="19"/>
        </w:rPr>
      </w:pPr>
    </w:p>
    <w:p w14:paraId="5104F9EC" w14:textId="77777777"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14:paraId="46F4B0C5" w14:textId="77777777"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14:paraId="342E4DD5" w14:textId="77777777"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14:paraId="6F6CBD2B"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39A1FDD4" w14:textId="77777777"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16937460"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31E44FDB" w14:textId="77777777" w:rsidR="00B92124" w:rsidRPr="00663CCF" w:rsidRDefault="00B92124">
      <w:pPr>
        <w:pStyle w:val="Corpsdetexte"/>
        <w:rPr>
          <w:rFonts w:asciiTheme="minorHAnsi" w:hAnsiTheme="minorHAnsi" w:cstheme="minorHAnsi"/>
          <w:sz w:val="28"/>
        </w:rPr>
      </w:pPr>
    </w:p>
    <w:p w14:paraId="1ED85B41" w14:textId="77777777" w:rsidR="00B92124" w:rsidRPr="00663CCF" w:rsidRDefault="00B92124">
      <w:pPr>
        <w:pStyle w:val="Corpsdetexte"/>
        <w:rPr>
          <w:rFonts w:asciiTheme="minorHAnsi" w:hAnsiTheme="minorHAnsi" w:cstheme="minorHAnsi"/>
          <w:sz w:val="28"/>
        </w:rPr>
      </w:pPr>
    </w:p>
    <w:p w14:paraId="6D318628" w14:textId="77777777" w:rsidR="00B92124" w:rsidRPr="00663CCF" w:rsidRDefault="00B92124">
      <w:pPr>
        <w:pStyle w:val="Corpsdetexte"/>
        <w:spacing w:before="3"/>
        <w:rPr>
          <w:rFonts w:asciiTheme="minorHAnsi" w:hAnsiTheme="minorHAnsi" w:cstheme="minorHAnsi"/>
          <w:sz w:val="24"/>
        </w:rPr>
      </w:pPr>
    </w:p>
    <w:p w14:paraId="1FF4998E" w14:textId="77777777"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14:paraId="05B39B28" w14:textId="77777777" w:rsidR="00B92124" w:rsidRPr="00663CCF" w:rsidRDefault="00B92124">
      <w:pPr>
        <w:pStyle w:val="Corpsdetexte"/>
        <w:spacing w:before="12"/>
        <w:rPr>
          <w:rFonts w:asciiTheme="minorHAnsi" w:hAnsiTheme="minorHAnsi" w:cstheme="minorHAnsi"/>
          <w:sz w:val="39"/>
        </w:rPr>
      </w:pPr>
    </w:p>
    <w:p w14:paraId="5653F458"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6DD1B141" w14:textId="77777777" w:rsidR="00B92124" w:rsidRPr="00663CCF" w:rsidRDefault="00B92124">
      <w:pPr>
        <w:pStyle w:val="Corpsdetexte"/>
        <w:spacing w:before="1"/>
        <w:rPr>
          <w:rFonts w:asciiTheme="minorHAnsi" w:hAnsiTheme="minorHAnsi" w:cstheme="minorHAnsi"/>
          <w:b/>
          <w:sz w:val="40"/>
        </w:rPr>
      </w:pPr>
    </w:p>
    <w:p w14:paraId="2089E9ED"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65DFDE5F" w14:textId="77777777"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14:paraId="5862C1F8"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14:paraId="5FB830AB" w14:textId="77777777" w:rsidR="00B92124" w:rsidRPr="00663CCF" w:rsidRDefault="00B92124">
      <w:pPr>
        <w:pStyle w:val="Corpsdetexte"/>
        <w:spacing w:before="12"/>
        <w:rPr>
          <w:rFonts w:asciiTheme="minorHAnsi" w:hAnsiTheme="minorHAnsi" w:cstheme="minorHAnsi"/>
          <w:b/>
          <w:sz w:val="19"/>
        </w:rPr>
      </w:pPr>
    </w:p>
    <w:p w14:paraId="382FE757" w14:textId="77777777"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14:paraId="20CAB891" w14:textId="77777777"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14:paraId="1C1762DA" w14:textId="77777777"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14:paraId="4838064F" w14:textId="77777777" w:rsidR="00B92124" w:rsidRPr="00663CCF" w:rsidRDefault="00B92124">
      <w:pPr>
        <w:pStyle w:val="Corpsdetexte"/>
        <w:spacing w:before="7"/>
        <w:rPr>
          <w:rFonts w:asciiTheme="minorHAnsi" w:hAnsiTheme="minorHAnsi" w:cstheme="minorHAnsi"/>
          <w:sz w:val="31"/>
        </w:rPr>
      </w:pPr>
    </w:p>
    <w:p w14:paraId="2856D89F" w14:textId="77777777"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14:anchorId="4804B5CC" wp14:editId="77BF1D9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14:paraId="26C11006" w14:textId="77777777" w:rsidR="00B92124" w:rsidRPr="00663CCF" w:rsidRDefault="00B92124">
      <w:pPr>
        <w:pStyle w:val="Corpsdetexte"/>
        <w:spacing w:before="12"/>
        <w:rPr>
          <w:rFonts w:asciiTheme="minorHAnsi" w:hAnsiTheme="minorHAnsi" w:cstheme="minorHAnsi"/>
          <w:sz w:val="13"/>
        </w:rPr>
      </w:pPr>
    </w:p>
    <w:p w14:paraId="57907BDD" w14:textId="77777777"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14:paraId="5CECA447" w14:textId="77777777" w:rsidR="00B92124" w:rsidRPr="00663CCF" w:rsidRDefault="00B92124">
      <w:pPr>
        <w:pStyle w:val="Corpsdetexte"/>
        <w:spacing w:before="13"/>
        <w:rPr>
          <w:rFonts w:asciiTheme="minorHAnsi" w:hAnsiTheme="minorHAnsi" w:cstheme="minorHAnsi"/>
          <w:i/>
          <w:sz w:val="17"/>
        </w:rPr>
      </w:pPr>
    </w:p>
    <w:p w14:paraId="7D670D35" w14:textId="77777777"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14:paraId="7572AD27" w14:textId="77777777" w:rsidR="00B92124" w:rsidRPr="00663CCF" w:rsidRDefault="00B92124">
      <w:pPr>
        <w:pStyle w:val="Corpsdetexte"/>
        <w:rPr>
          <w:rFonts w:asciiTheme="minorHAnsi" w:hAnsiTheme="minorHAnsi" w:cstheme="minorHAnsi"/>
          <w:i/>
          <w:sz w:val="18"/>
        </w:rPr>
      </w:pPr>
    </w:p>
    <w:p w14:paraId="4B699798" w14:textId="77777777"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14:paraId="2CE987C0" w14:textId="77777777" w:rsidR="00B92124" w:rsidRPr="00663CCF" w:rsidRDefault="00B92124">
      <w:pPr>
        <w:pStyle w:val="Corpsdetexte"/>
        <w:rPr>
          <w:rFonts w:asciiTheme="minorHAnsi" w:hAnsiTheme="minorHAnsi" w:cstheme="minorHAnsi"/>
          <w:sz w:val="13"/>
        </w:rPr>
      </w:pPr>
    </w:p>
    <w:p w14:paraId="160988F3" w14:textId="77777777"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06D78E99" w14:textId="77777777"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14:paraId="16863F87" w14:textId="77777777" w:rsidR="00B92124" w:rsidRPr="00663CCF" w:rsidRDefault="00B92124">
      <w:pPr>
        <w:pStyle w:val="Corpsdetexte"/>
        <w:spacing w:before="2"/>
        <w:rPr>
          <w:rFonts w:asciiTheme="minorHAnsi" w:hAnsiTheme="minorHAnsi" w:cstheme="minorHAnsi"/>
          <w:i/>
        </w:rPr>
      </w:pPr>
    </w:p>
    <w:p w14:paraId="373FDD82" w14:textId="77777777"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2821984C" w14:textId="77777777" w:rsidR="00B92124" w:rsidRPr="00663CCF" w:rsidRDefault="00B92124">
      <w:pPr>
        <w:pStyle w:val="Corpsdetexte"/>
        <w:spacing w:before="13"/>
        <w:rPr>
          <w:rFonts w:asciiTheme="minorHAnsi" w:hAnsiTheme="minorHAnsi" w:cstheme="minorHAnsi"/>
          <w:b/>
          <w:sz w:val="19"/>
        </w:rPr>
      </w:pPr>
    </w:p>
    <w:p w14:paraId="2BDC6DCF" w14:textId="77777777"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14:paraId="426D5BA4" w14:textId="77777777" w:rsidR="00B92124" w:rsidRPr="00663CCF" w:rsidRDefault="00B92124">
      <w:pPr>
        <w:pStyle w:val="Corpsdetexte"/>
        <w:spacing w:before="12"/>
        <w:rPr>
          <w:rFonts w:asciiTheme="minorHAnsi" w:hAnsiTheme="minorHAnsi" w:cstheme="minorHAnsi"/>
          <w:b/>
          <w:sz w:val="19"/>
        </w:rPr>
      </w:pPr>
    </w:p>
    <w:p w14:paraId="78617A51"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4E9E6A2A" w14:textId="77777777"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14:paraId="2E5BA719" w14:textId="77777777" w:rsidR="00B92124" w:rsidRPr="00663CCF" w:rsidRDefault="00B92124">
      <w:pPr>
        <w:pStyle w:val="Corpsdetexte"/>
        <w:spacing w:before="5"/>
        <w:rPr>
          <w:rFonts w:asciiTheme="minorHAnsi" w:hAnsiTheme="minorHAnsi" w:cstheme="minorHAnsi"/>
          <w:i/>
          <w:sz w:val="17"/>
        </w:rPr>
      </w:pPr>
    </w:p>
    <w:p w14:paraId="0D263BC2" w14:textId="77777777"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14:anchorId="79DEF275" wp14:editId="7908732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14:paraId="0ECF3482" w14:textId="77777777"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14:paraId="3E1E0717" w14:textId="77777777"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14:paraId="2102C91C" w14:textId="77777777"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14:anchorId="54369AB9" wp14:editId="4DDA994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14:paraId="02EA0327" w14:textId="77777777" w:rsidR="00B92124" w:rsidRPr="00663CCF" w:rsidRDefault="00EB411F">
      <w:pPr>
        <w:pStyle w:val="Corpsdetexte"/>
        <w:spacing w:before="1"/>
        <w:ind w:left="898"/>
        <w:rPr>
          <w:rFonts w:asciiTheme="minorHAnsi" w:hAnsiTheme="minorHAnsi" w:cstheme="minorHAnsi"/>
        </w:rPr>
      </w:pPr>
      <w:proofErr w:type="gramStart"/>
      <w:r w:rsidRPr="00663CCF">
        <w:rPr>
          <w:rFonts w:asciiTheme="minorHAnsi" w:hAnsiTheme="minorHAnsi" w:cstheme="minorHAnsi"/>
          <w:spacing w:val="-5"/>
          <w:u w:val="single"/>
        </w:rPr>
        <w:t>OU</w:t>
      </w:r>
      <w:proofErr w:type="gramEnd"/>
    </w:p>
    <w:p w14:paraId="6687A9AF" w14:textId="77777777"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14:anchorId="56370C1D" wp14:editId="18D88DC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14:paraId="7D859975"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095D0A27" w14:textId="77777777"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14:paraId="515B3C54" w14:textId="77777777"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14:anchorId="46C3CB95" wp14:editId="6065E71F">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4264B44" w14:textId="77777777"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14:paraId="3C2246FF" w14:textId="77777777"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14:anchorId="406081DA" wp14:editId="5162701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14:paraId="0A0A6F92" w14:textId="77777777"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14:paraId="4D66D9BA" w14:textId="77777777"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14:paraId="7DBB9C6B" w14:textId="77777777" w:rsidR="00B92124" w:rsidRPr="00663CCF" w:rsidRDefault="00EB411F">
      <w:pPr>
        <w:pStyle w:val="Corpsdetexte"/>
        <w:spacing w:line="277" w:lineRule="exact"/>
        <w:ind w:left="898"/>
        <w:rPr>
          <w:rFonts w:asciiTheme="minorHAnsi" w:hAnsiTheme="minorHAnsi" w:cstheme="minorHAnsi"/>
        </w:rPr>
      </w:pPr>
      <w:proofErr w:type="gramStart"/>
      <w:r w:rsidRPr="00663CCF">
        <w:rPr>
          <w:rFonts w:asciiTheme="minorHAnsi" w:hAnsiTheme="minorHAnsi" w:cstheme="minorHAnsi"/>
          <w:spacing w:val="-5"/>
          <w:u w:val="single"/>
        </w:rPr>
        <w:t>OU</w:t>
      </w:r>
      <w:proofErr w:type="gramEnd"/>
    </w:p>
    <w:p w14:paraId="216CABA2" w14:textId="77777777"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14:anchorId="48742CA1" wp14:editId="2BE0EE6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14:paraId="61013BF1" w14:textId="77777777"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proofErr w:type="gramStart"/>
      <w:r w:rsidRPr="00663CCF">
        <w:rPr>
          <w:rFonts w:asciiTheme="minorHAnsi" w:hAnsiTheme="minorHAnsi" w:cstheme="minorHAnsi"/>
          <w:sz w:val="20"/>
        </w:rPr>
        <w:t>soit</w:t>
      </w:r>
      <w:proofErr w:type="gramEnd"/>
      <w:r w:rsidRPr="00663CCF">
        <w:rPr>
          <w:rFonts w:asciiTheme="minorHAnsi" w:hAnsiTheme="minorHAnsi" w:cstheme="minorHAnsi"/>
          <w:sz w:val="20"/>
        </w:rPr>
        <w:t xml:space="preserve"> que la cession ou le nantissement de créances concernant le marché public ne fait pas obstacle au paiement direct de la partie sous-traitée,</w:t>
      </w:r>
    </w:p>
    <w:p w14:paraId="07658171" w14:textId="77777777"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proofErr w:type="gramStart"/>
      <w:r w:rsidRPr="00663CCF">
        <w:rPr>
          <w:rFonts w:asciiTheme="minorHAnsi" w:hAnsiTheme="minorHAnsi" w:cstheme="minorHAnsi"/>
          <w:sz w:val="20"/>
        </w:rPr>
        <w:t>soit</w:t>
      </w:r>
      <w:proofErr w:type="gramEnd"/>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14:paraId="5C238D50" w14:textId="77777777"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14:paraId="5AF117EB" w14:textId="77777777" w:rsidR="00B92124" w:rsidRPr="00663CCF" w:rsidRDefault="00B92124">
      <w:pPr>
        <w:pStyle w:val="Corpsdetexte"/>
        <w:rPr>
          <w:rFonts w:asciiTheme="minorHAnsi" w:hAnsiTheme="minorHAnsi" w:cstheme="minorHAnsi"/>
        </w:rPr>
      </w:pPr>
    </w:p>
    <w:p w14:paraId="6E2F74C0" w14:textId="77777777" w:rsidR="00B92124" w:rsidRPr="00663CCF" w:rsidRDefault="00B92124">
      <w:pPr>
        <w:pStyle w:val="Corpsdetexte"/>
        <w:spacing w:before="4"/>
        <w:rPr>
          <w:rFonts w:asciiTheme="minorHAnsi" w:hAnsiTheme="minorHAnsi" w:cstheme="minorHAnsi"/>
          <w:sz w:val="21"/>
        </w:rPr>
      </w:pPr>
    </w:p>
    <w:p w14:paraId="2D9ED68C" w14:textId="77777777"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19988CF" w14:textId="77777777" w:rsidR="00B92124" w:rsidRPr="00663CCF" w:rsidRDefault="00B92124">
      <w:pPr>
        <w:pStyle w:val="Corpsdetexte"/>
        <w:spacing w:before="13"/>
        <w:rPr>
          <w:rFonts w:asciiTheme="minorHAnsi" w:hAnsiTheme="minorHAnsi" w:cstheme="minorHAnsi"/>
          <w:i/>
          <w:sz w:val="19"/>
        </w:rPr>
      </w:pPr>
    </w:p>
    <w:p w14:paraId="3A223FC5" w14:textId="77777777"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14:paraId="4EF548D9" w14:textId="77777777"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14:paraId="7039493D" w14:textId="77777777">
        <w:trPr>
          <w:trHeight w:val="525"/>
        </w:trPr>
        <w:tc>
          <w:tcPr>
            <w:tcW w:w="4239" w:type="dxa"/>
          </w:tcPr>
          <w:p w14:paraId="32F89655" w14:textId="77777777"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14:paraId="05AC0B22" w14:textId="77777777"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w:t>
            </w:r>
            <w:proofErr w:type="gramStart"/>
            <w:r w:rsidRPr="00663CCF">
              <w:rPr>
                <w:rFonts w:asciiTheme="minorHAnsi" w:hAnsiTheme="minorHAnsi" w:cstheme="minorHAnsi"/>
                <w:i/>
                <w:sz w:val="18"/>
              </w:rPr>
              <w:t>personne</w:t>
            </w:r>
            <w:proofErr w:type="gramEnd"/>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14:paraId="3433B912" w14:textId="77777777"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3F4FB757" w14:textId="77777777"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w:t>
            </w:r>
            <w:proofErr w:type="gramStart"/>
            <w:r w:rsidRPr="00663CCF">
              <w:rPr>
                <w:rFonts w:asciiTheme="minorHAnsi" w:hAnsiTheme="minorHAnsi" w:cstheme="minorHAnsi"/>
                <w:i/>
                <w:sz w:val="18"/>
              </w:rPr>
              <w:t>personne</w:t>
            </w:r>
            <w:proofErr w:type="gramEnd"/>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14:paraId="60BB91AF" w14:textId="77777777" w:rsidR="00B92124" w:rsidRPr="00663CCF" w:rsidRDefault="00B92124">
      <w:pPr>
        <w:pStyle w:val="Corpsdetexte"/>
        <w:rPr>
          <w:rFonts w:asciiTheme="minorHAnsi" w:hAnsiTheme="minorHAnsi" w:cstheme="minorHAnsi"/>
          <w:sz w:val="28"/>
        </w:rPr>
      </w:pPr>
    </w:p>
    <w:p w14:paraId="16D0CF67" w14:textId="77777777" w:rsidR="00B92124" w:rsidRPr="00663CCF" w:rsidRDefault="00B92124">
      <w:pPr>
        <w:pStyle w:val="Corpsdetexte"/>
        <w:rPr>
          <w:rFonts w:asciiTheme="minorHAnsi" w:hAnsiTheme="minorHAnsi" w:cstheme="minorHAnsi"/>
          <w:sz w:val="28"/>
        </w:rPr>
      </w:pPr>
    </w:p>
    <w:p w14:paraId="63B15A50" w14:textId="77777777" w:rsidR="00B92124" w:rsidRPr="00663CCF" w:rsidRDefault="00B92124">
      <w:pPr>
        <w:pStyle w:val="Corpsdetexte"/>
        <w:rPr>
          <w:rFonts w:asciiTheme="minorHAnsi" w:hAnsiTheme="minorHAnsi" w:cstheme="minorHAnsi"/>
          <w:sz w:val="28"/>
        </w:rPr>
      </w:pPr>
    </w:p>
    <w:p w14:paraId="25E29C3C" w14:textId="77777777"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14:paraId="0190763A" w14:textId="77777777" w:rsidR="00B92124" w:rsidRPr="00663CCF" w:rsidRDefault="00B92124">
      <w:pPr>
        <w:pStyle w:val="Corpsdetexte"/>
        <w:spacing w:before="13"/>
        <w:rPr>
          <w:rFonts w:asciiTheme="minorHAnsi" w:hAnsiTheme="minorHAnsi" w:cstheme="minorHAnsi"/>
          <w:sz w:val="19"/>
        </w:rPr>
      </w:pPr>
    </w:p>
    <w:p w14:paraId="1E144D0A"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14:paraId="0BDC346E" w14:textId="77777777" w:rsidR="00315B07" w:rsidRPr="00315B07" w:rsidRDefault="00315B07" w:rsidP="00315B07">
      <w:pPr>
        <w:ind w:left="709"/>
        <w:jc w:val="both"/>
        <w:rPr>
          <w:rFonts w:asciiTheme="minorHAnsi" w:hAnsiTheme="minorHAnsi" w:cstheme="minorHAnsi"/>
        </w:rPr>
      </w:pPr>
    </w:p>
    <w:p w14:paraId="19D41CFE"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14:paraId="796900DE"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14:paraId="4C533CDF" w14:textId="77777777"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14:paraId="30530EC1" w14:textId="77777777"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14:anchorId="6F2613E5" wp14:editId="22D6206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B536C2A" w14:textId="77777777"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A6944C6" w14:textId="77777777" w:rsidR="00B92124" w:rsidRDefault="00B92124">
                            <w:pPr>
                              <w:pStyle w:val="Corpsdetexte"/>
                              <w:rPr>
                                <w:sz w:val="28"/>
                              </w:rPr>
                            </w:pPr>
                          </w:p>
                          <w:p w14:paraId="73803EA3" w14:textId="77777777" w:rsidR="00B92124" w:rsidRDefault="00B92124">
                            <w:pPr>
                              <w:pStyle w:val="Corpsdetexte"/>
                              <w:rPr>
                                <w:sz w:val="28"/>
                              </w:rPr>
                            </w:pPr>
                          </w:p>
                          <w:p w14:paraId="19EFE3D6" w14:textId="77777777" w:rsidR="00B92124" w:rsidRDefault="00B92124">
                            <w:pPr>
                              <w:pStyle w:val="Corpsdetexte"/>
                              <w:rPr>
                                <w:sz w:val="28"/>
                              </w:rPr>
                            </w:pPr>
                          </w:p>
                          <w:p w14:paraId="23043C85" w14:textId="77777777" w:rsidR="00B92124" w:rsidRDefault="00B92124">
                            <w:pPr>
                              <w:pStyle w:val="Corpsdetexte"/>
                              <w:rPr>
                                <w:sz w:val="28"/>
                              </w:rPr>
                            </w:pPr>
                          </w:p>
                          <w:p w14:paraId="7492817F" w14:textId="77777777" w:rsidR="00B92124" w:rsidRDefault="00B92124">
                            <w:pPr>
                              <w:pStyle w:val="Corpsdetexte"/>
                              <w:rPr>
                                <w:sz w:val="28"/>
                              </w:rPr>
                            </w:pPr>
                          </w:p>
                          <w:p w14:paraId="337ED468" w14:textId="77777777" w:rsidR="00B92124" w:rsidRDefault="00B92124">
                            <w:pPr>
                              <w:pStyle w:val="Corpsdetexte"/>
                              <w:rPr>
                                <w:sz w:val="28"/>
                              </w:rPr>
                            </w:pPr>
                          </w:p>
                          <w:p w14:paraId="23A76995" w14:textId="77777777" w:rsidR="00B92124" w:rsidRDefault="00B92124">
                            <w:pPr>
                              <w:pStyle w:val="Corpsdetexte"/>
                              <w:spacing w:before="5"/>
                            </w:pPr>
                          </w:p>
                          <w:p w14:paraId="688A3DC3" w14:textId="77777777" w:rsidR="00B92124" w:rsidRDefault="00EB411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7D69D07C" w14:textId="77777777"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14:anchorId="0BA675D3" wp14:editId="0C02E80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0E1BA89" w14:textId="77777777"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7D5BDBD" w14:textId="77777777"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FA636C0" w14:textId="77777777"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68F5A83" w14:textId="77777777" w:rsidR="00B92124" w:rsidRDefault="00B92124">
                              <w:pPr>
                                <w:rPr>
                                  <w:rFonts w:ascii="Arial"/>
                                  <w:sz w:val="20"/>
                                </w:rPr>
                              </w:pPr>
                            </w:p>
                            <w:p w14:paraId="549029AE" w14:textId="77777777"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DE3BFB6" w14:textId="77777777" w:rsidR="00B92124" w:rsidRDefault="00B92124">
                              <w:pPr>
                                <w:spacing w:before="1"/>
                                <w:rPr>
                                  <w:i/>
                                  <w:sz w:val="20"/>
                                </w:rPr>
                              </w:pPr>
                            </w:p>
                            <w:p w14:paraId="153E649D" w14:textId="77777777"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5A6970E" w14:textId="77777777"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F702519" w14:textId="77777777" w:rsidR="00B92124" w:rsidRPr="00663CCF" w:rsidRDefault="00B92124">
      <w:pPr>
        <w:pStyle w:val="Corpsdetexte"/>
        <w:rPr>
          <w:rFonts w:asciiTheme="minorHAnsi" w:hAnsiTheme="minorHAnsi" w:cstheme="minorHAnsi"/>
          <w:i/>
          <w:sz w:val="24"/>
        </w:rPr>
      </w:pPr>
    </w:p>
    <w:p w14:paraId="6C4C1A41" w14:textId="77777777" w:rsidR="00B92124" w:rsidRPr="00663CCF" w:rsidRDefault="00B92124">
      <w:pPr>
        <w:pStyle w:val="Corpsdetexte"/>
        <w:rPr>
          <w:rFonts w:asciiTheme="minorHAnsi" w:hAnsiTheme="minorHAnsi" w:cstheme="minorHAnsi"/>
          <w:i/>
          <w:sz w:val="23"/>
        </w:rPr>
      </w:pPr>
    </w:p>
    <w:p w14:paraId="3E981837" w14:textId="77777777"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CA14E" w14:textId="77777777" w:rsidR="00EB411F" w:rsidRDefault="00EB411F">
      <w:r>
        <w:separator/>
      </w:r>
    </w:p>
  </w:endnote>
  <w:endnote w:type="continuationSeparator" w:id="0">
    <w:p w14:paraId="5745762D" w14:textId="77777777"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BCE6"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4422BE55" wp14:editId="03EC918F">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3B91345" w14:textId="77777777"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BC34F"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2598C3C9" wp14:editId="709BCFA2">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24795CFC" wp14:editId="5EF0EF0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6C9E3B2" w14:textId="77777777"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5C0E1A28" wp14:editId="240E691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E55B647" w14:textId="77777777"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7E27B29" wp14:editId="269BABA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0729835" w14:textId="77777777"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D145A97" wp14:editId="50E42C8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30E6B9C" w14:textId="77777777"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5C8DBA98" wp14:editId="443C3AD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5314B0C" w14:textId="77777777"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55AA8AAC" wp14:editId="0A96BB4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E33CC9D" w14:textId="77777777"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81648" w14:textId="77777777" w:rsidR="00EB411F" w:rsidRDefault="00EB411F">
      <w:r>
        <w:separator/>
      </w:r>
    </w:p>
  </w:footnote>
  <w:footnote w:type="continuationSeparator" w:id="0">
    <w:p w14:paraId="577FAB97" w14:textId="77777777"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6866440">
    <w:abstractNumId w:val="0"/>
  </w:num>
  <w:num w:numId="2" w16cid:durableId="1590505737">
    <w:abstractNumId w:val="1"/>
  </w:num>
  <w:num w:numId="3" w16cid:durableId="15383741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NY, Christine">
    <w15:presenceInfo w15:providerId="AD" w15:userId="S-1-5-21-1292428093-854245398-725345543-25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1046DB"/>
    <w:rsid w:val="001124C0"/>
    <w:rsid w:val="002E7659"/>
    <w:rsid w:val="00307F6A"/>
    <w:rsid w:val="00315B07"/>
    <w:rsid w:val="00332BF9"/>
    <w:rsid w:val="003D0930"/>
    <w:rsid w:val="00663CCF"/>
    <w:rsid w:val="00AC3E1A"/>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E4D19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microsoft.com/office/2011/relationships/people" Target="peop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3580</Words>
  <Characters>19691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BERTON, Chemmama</cp:lastModifiedBy>
  <cp:revision>5</cp:revision>
  <dcterms:created xsi:type="dcterms:W3CDTF">2025-02-18T15:49:00Z</dcterms:created>
  <dcterms:modified xsi:type="dcterms:W3CDTF">2026-01-29T07:22:00Z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